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74C15" w14:textId="3FABD88F" w:rsidR="00593C8D" w:rsidRDefault="00D12DC9" w:rsidP="00E86A8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D12DC9">
        <w:rPr>
          <w:rFonts w:ascii="Times New Roman" w:hAnsi="Times New Roman" w:cs="Times New Roman"/>
          <w:b/>
        </w:rPr>
        <w:t xml:space="preserve">Legend for </w:t>
      </w:r>
      <w:r w:rsidR="00071FB5">
        <w:rPr>
          <w:rFonts w:ascii="Times New Roman" w:hAnsi="Times New Roman" w:cs="Times New Roman"/>
          <w:b/>
        </w:rPr>
        <w:t>Frost Boil</w:t>
      </w:r>
      <w:bookmarkStart w:id="0" w:name="_GoBack"/>
      <w:bookmarkEnd w:id="0"/>
      <w:r w:rsidR="00593C8D">
        <w:rPr>
          <w:rFonts w:ascii="Times New Roman" w:hAnsi="Times New Roman" w:cs="Times New Roman"/>
          <w:b/>
        </w:rPr>
        <w:t xml:space="preserve"> </w:t>
      </w:r>
      <w:r w:rsidRPr="00D12DC9">
        <w:rPr>
          <w:rFonts w:ascii="Times New Roman" w:hAnsi="Times New Roman" w:cs="Times New Roman"/>
          <w:b/>
        </w:rPr>
        <w:t xml:space="preserve">environmental </w:t>
      </w:r>
      <w:r w:rsidR="00D22F15" w:rsidRPr="00D12DC9">
        <w:rPr>
          <w:rFonts w:ascii="Times New Roman" w:hAnsi="Times New Roman" w:cs="Times New Roman"/>
          <w:b/>
        </w:rPr>
        <w:t>site factor</w:t>
      </w:r>
      <w:r w:rsidRPr="00D12DC9">
        <w:rPr>
          <w:rFonts w:ascii="Times New Roman" w:hAnsi="Times New Roman" w:cs="Times New Roman"/>
          <w:b/>
        </w:rPr>
        <w:t>s</w:t>
      </w:r>
      <w:r w:rsidR="00D22F15" w:rsidRPr="00D12DC9">
        <w:rPr>
          <w:rFonts w:ascii="Times New Roman" w:hAnsi="Times New Roman" w:cs="Times New Roman"/>
          <w:b/>
        </w:rPr>
        <w:t xml:space="preserve"> </w:t>
      </w:r>
    </w:p>
    <w:p w14:paraId="7A9A272D" w14:textId="2E4BA510" w:rsidR="00D12DC9" w:rsidRPr="00D12DC9" w:rsidRDefault="00D12DC9" w:rsidP="00E86A8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</w:rPr>
        <w:t>in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="00091D78">
        <w:rPr>
          <w:rFonts w:ascii="Times New Roman" w:hAnsi="Times New Roman" w:cs="Times New Roman"/>
          <w:b/>
        </w:rPr>
        <w:t>T</w:t>
      </w:r>
      <w:r w:rsidR="00D22F15" w:rsidRPr="00D12DC9">
        <w:rPr>
          <w:rFonts w:ascii="Times New Roman" w:hAnsi="Times New Roman" w:cs="Times New Roman"/>
          <w:b/>
        </w:rPr>
        <w:t>ables</w:t>
      </w:r>
      <w:r w:rsidR="00091D78">
        <w:rPr>
          <w:rFonts w:ascii="Times New Roman" w:hAnsi="Times New Roman" w:cs="Times New Roman"/>
          <w:b/>
        </w:rPr>
        <w:t xml:space="preserve"> 10-18</w:t>
      </w:r>
      <w:r w:rsidR="00063595">
        <w:rPr>
          <w:rFonts w:ascii="Times New Roman" w:hAnsi="Times New Roman" w:cs="Times New Roman"/>
          <w:b/>
        </w:rPr>
        <w:t xml:space="preserve"> in Barreda et al. 2006</w:t>
      </w:r>
      <w:r w:rsidR="00063595" w:rsidRPr="004B34F5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1</w:t>
      </w:r>
      <w:r w:rsidR="00063595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,</w:t>
      </w:r>
      <w:r w:rsidR="004E34CA">
        <w:rPr>
          <w:rFonts w:ascii="Times New Roman" w:hAnsi="Times New Roman" w:cs="Times New Roman"/>
          <w:b/>
        </w:rPr>
        <w:t xml:space="preserve"> and </w:t>
      </w:r>
      <w:r w:rsidR="00063595">
        <w:rPr>
          <w:rFonts w:ascii="Times New Roman" w:hAnsi="Times New Roman" w:cs="Times New Roman"/>
          <w:b/>
        </w:rPr>
        <w:t>field data sheets</w:t>
      </w:r>
      <w:r w:rsidR="00D22F15" w:rsidRPr="00D12DC9">
        <w:rPr>
          <w:rFonts w:ascii="Times New Roman" w:hAnsi="Times New Roman" w:cs="Times New Roman"/>
          <w:b/>
          <w:sz w:val="20"/>
          <w:szCs w:val="20"/>
        </w:rPr>
        <w:t>.</w:t>
      </w:r>
      <w:r w:rsidR="00E86A80" w:rsidRPr="00D12DC9">
        <w:rPr>
          <w:rFonts w:ascii="Times New Roman" w:hAnsi="Times New Roman" w:cs="Times New Roman"/>
          <w:b/>
          <w:sz w:val="20"/>
          <w:szCs w:val="20"/>
        </w:rPr>
        <w:t xml:space="preserve"> *Key to codes</w:t>
      </w:r>
      <w:r w:rsidR="00091D78">
        <w:rPr>
          <w:rFonts w:ascii="Times New Roman" w:hAnsi="Times New Roman" w:cs="Times New Roman"/>
          <w:b/>
          <w:sz w:val="20"/>
          <w:szCs w:val="20"/>
        </w:rPr>
        <w:t xml:space="preserve"> &amp; scalars</w:t>
      </w:r>
      <w:r w:rsidR="00E86A80" w:rsidRPr="00D12DC9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09EB4B12" w14:textId="79A755A5" w:rsidR="00E86A80" w:rsidRDefault="0039702D" w:rsidP="00E86A8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E86A80">
        <w:rPr>
          <w:rFonts w:ascii="Times New Roman" w:hAnsi="Times New Roman" w:cs="Times New Roman"/>
          <w:sz w:val="20"/>
          <w:szCs w:val="20"/>
        </w:rPr>
        <w:t xml:space="preserve"> </w:t>
      </w:r>
      <w:r w:rsidR="00E86A80" w:rsidRPr="00E86A80">
        <w:rPr>
          <w:rFonts w:ascii="Times New Roman" w:hAnsi="Times New Roman" w:cs="Times New Roman"/>
          <w:sz w:val="20"/>
          <w:szCs w:val="20"/>
        </w:rPr>
        <w:t>(Revised L. Druckenmiller 2014)</w:t>
      </w:r>
    </w:p>
    <w:p w14:paraId="22AB9ECC" w14:textId="77777777" w:rsidR="00091D78" w:rsidRDefault="00091D78" w:rsidP="000635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  <w:sectPr w:rsidR="00091D78" w:rsidSect="001F1E7F">
          <w:headerReference w:type="default" r:id="rId8"/>
          <w:footerReference w:type="default" r:id="rId9"/>
          <w:pgSz w:w="12240" w:h="15840"/>
          <w:pgMar w:top="1152" w:right="1800" w:bottom="1152" w:left="1800" w:header="432" w:footer="432" w:gutter="0"/>
          <w:pgBorders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gBorders>
          <w:cols w:space="720"/>
          <w:titlePg/>
          <w:docGrid w:linePitch="360"/>
        </w:sectPr>
      </w:pPr>
    </w:p>
    <w:p w14:paraId="2CF7C6DC" w14:textId="77777777" w:rsidR="00E86A80" w:rsidRPr="00E86A80" w:rsidRDefault="00E86A80" w:rsidP="0006359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  <w:sectPr w:rsidR="00E86A80" w:rsidRPr="00E86A80" w:rsidSect="001F1E7F">
          <w:type w:val="continuous"/>
          <w:pgSz w:w="12240" w:h="15840"/>
          <w:pgMar w:top="1296" w:right="1800" w:bottom="1152" w:left="1800" w:header="720" w:footer="720" w:gutter="0"/>
          <w:pgBorders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gBorders>
          <w:cols w:space="720"/>
          <w:docGrid w:linePitch="360"/>
        </w:sectPr>
      </w:pPr>
    </w:p>
    <w:p w14:paraId="3894BC17" w14:textId="77777777" w:rsidR="00D22F15" w:rsidRP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D22F15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Microsite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(Code)</w:t>
      </w:r>
      <w:r w:rsidRPr="00D22F1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3D0093D9" w14:textId="77777777" w:rsidR="00D22F15" w:rsidRDefault="00D12DC9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 f</w:t>
      </w:r>
      <w:r w:rsidR="00D22F15">
        <w:rPr>
          <w:rFonts w:ascii="Times New Roman" w:hAnsi="Times New Roman" w:cs="Times New Roman"/>
          <w:sz w:val="20"/>
          <w:szCs w:val="20"/>
        </w:rPr>
        <w:t>rost-scar</w:t>
      </w:r>
    </w:p>
    <w:p w14:paraId="5A34CF56" w14:textId="77777777" w:rsidR="00D22F15" w:rsidRDefault="00D12DC9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 i</w:t>
      </w:r>
      <w:r w:rsidR="00D22F15">
        <w:rPr>
          <w:rFonts w:ascii="Times New Roman" w:hAnsi="Times New Roman" w:cs="Times New Roman"/>
          <w:sz w:val="20"/>
          <w:szCs w:val="20"/>
        </w:rPr>
        <w:t>nter-scar</w:t>
      </w:r>
    </w:p>
    <w:p w14:paraId="3702F879" w14:textId="77777777" w:rsidR="00D22F15" w:rsidRDefault="00D12DC9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 s</w:t>
      </w:r>
      <w:r w:rsidR="00D22F15">
        <w:rPr>
          <w:rFonts w:ascii="Times New Roman" w:hAnsi="Times New Roman" w:cs="Times New Roman"/>
          <w:sz w:val="20"/>
          <w:szCs w:val="20"/>
        </w:rPr>
        <w:t>trang or hummock</w:t>
      </w:r>
    </w:p>
    <w:p w14:paraId="080318D2" w14:textId="77777777" w:rsidR="00D22F15" w:rsidRDefault="00D12DC9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 i</w:t>
      </w:r>
      <w:r w:rsidR="00D22F15">
        <w:rPr>
          <w:rFonts w:ascii="Times New Roman" w:hAnsi="Times New Roman" w:cs="Times New Roman"/>
          <w:sz w:val="20"/>
          <w:szCs w:val="20"/>
        </w:rPr>
        <w:t>nter-hummock</w:t>
      </w:r>
    </w:p>
    <w:p w14:paraId="79DBE21D" w14:textId="77777777" w:rsidR="00D22F15" w:rsidRDefault="00D12DC9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 p</w:t>
      </w:r>
      <w:r w:rsidR="00D22F15">
        <w:rPr>
          <w:rFonts w:ascii="Times New Roman" w:hAnsi="Times New Roman" w:cs="Times New Roman"/>
          <w:sz w:val="20"/>
          <w:szCs w:val="20"/>
        </w:rPr>
        <w:t>olygon center</w:t>
      </w:r>
    </w:p>
    <w:p w14:paraId="037E6AB9" w14:textId="77777777" w:rsidR="00D22F15" w:rsidRDefault="00D12DC9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 p</w:t>
      </w:r>
      <w:r w:rsidR="00D22F15">
        <w:rPr>
          <w:rFonts w:ascii="Times New Roman" w:hAnsi="Times New Roman" w:cs="Times New Roman"/>
          <w:sz w:val="20"/>
          <w:szCs w:val="20"/>
        </w:rPr>
        <w:t>olygon trough</w:t>
      </w:r>
    </w:p>
    <w:p w14:paraId="23D0FC2C" w14:textId="77777777" w:rsidR="00D22F15" w:rsidRDefault="00D12DC9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 p</w:t>
      </w:r>
      <w:r w:rsidR="00D22F15">
        <w:rPr>
          <w:rFonts w:ascii="Times New Roman" w:hAnsi="Times New Roman" w:cs="Times New Roman"/>
          <w:sz w:val="20"/>
          <w:szCs w:val="20"/>
        </w:rPr>
        <w:t>olygon rim</w:t>
      </w:r>
    </w:p>
    <w:p w14:paraId="2366E9F8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 mound</w:t>
      </w:r>
    </w:p>
    <w:p w14:paraId="3E2A9B99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03A00185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D22F15">
        <w:rPr>
          <w:rFonts w:ascii="Times New Roman" w:hAnsi="Times New Roman" w:cs="Times New Roman"/>
          <w:b/>
          <w:sz w:val="20"/>
          <w:szCs w:val="20"/>
          <w:u w:val="single"/>
        </w:rPr>
        <w:t>Site moisture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(scalar)</w:t>
      </w:r>
    </w:p>
    <w:p w14:paraId="2C6702FD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1.0 extremely xeric</w:t>
      </w:r>
    </w:p>
    <w:p w14:paraId="06EA7C2E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2.0 very xeric</w:t>
      </w:r>
    </w:p>
    <w:p w14:paraId="6CAAA323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 xeric</w:t>
      </w:r>
    </w:p>
    <w:p w14:paraId="694158EB" w14:textId="4F4FE3F8" w:rsidR="00D22F15" w:rsidRDefault="00404256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4.0 subxeric to mes</w:t>
      </w:r>
      <w:r w:rsidR="00D22F15">
        <w:rPr>
          <w:rFonts w:ascii="Times New Roman" w:hAnsi="Times New Roman" w:cs="Times New Roman"/>
          <w:sz w:val="20"/>
          <w:szCs w:val="20"/>
        </w:rPr>
        <w:t>ic</w:t>
      </w:r>
    </w:p>
    <w:p w14:paraId="0AFD1C18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5.0 subxeric</w:t>
      </w:r>
    </w:p>
    <w:p w14:paraId="2B2B8DB3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6.0 mesic</w:t>
      </w:r>
    </w:p>
    <w:p w14:paraId="40E7E2B8" w14:textId="04BB553F" w:rsidR="00D22F15" w:rsidRDefault="001F1E7F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7.0 mesic to sub</w:t>
      </w:r>
      <w:r w:rsidR="00D22F15">
        <w:rPr>
          <w:rFonts w:ascii="Times New Roman" w:hAnsi="Times New Roman" w:cs="Times New Roman"/>
          <w:sz w:val="20"/>
          <w:szCs w:val="20"/>
        </w:rPr>
        <w:t>hygric</w:t>
      </w:r>
    </w:p>
    <w:p w14:paraId="1AF18CC1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8.0 subhygric</w:t>
      </w:r>
    </w:p>
    <w:p w14:paraId="3FB18EC5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9.0 hygric</w:t>
      </w:r>
    </w:p>
    <w:p w14:paraId="19BF006C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10.0 hydric</w:t>
      </w:r>
    </w:p>
    <w:p w14:paraId="4F7FF571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7AF7D174" w14:textId="77777777" w:rsidR="00D22F15" w:rsidRP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22F15">
        <w:rPr>
          <w:rFonts w:ascii="Times New Roman" w:hAnsi="Times New Roman" w:cs="Times New Roman"/>
          <w:b/>
          <w:sz w:val="20"/>
          <w:szCs w:val="20"/>
          <w:u w:val="single"/>
        </w:rPr>
        <w:t>Soil moisture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(scalar)</w:t>
      </w:r>
    </w:p>
    <w:p w14:paraId="102B5471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1.0 very dry</w:t>
      </w:r>
    </w:p>
    <w:p w14:paraId="69532BEB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2.0 dry</w:t>
      </w:r>
    </w:p>
    <w:p w14:paraId="36C8D167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 damp</w:t>
      </w:r>
    </w:p>
    <w:p w14:paraId="51163FFF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4.0 damp to moist</w:t>
      </w:r>
    </w:p>
    <w:p w14:paraId="5DA202D6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5.0 moist</w:t>
      </w:r>
    </w:p>
    <w:p w14:paraId="2B53A67B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6.0 moist to wet</w:t>
      </w:r>
    </w:p>
    <w:p w14:paraId="43269540" w14:textId="77531DC6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7.0 wet</w:t>
      </w:r>
    </w:p>
    <w:p w14:paraId="3A38868D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8.0 very wet</w:t>
      </w:r>
    </w:p>
    <w:p w14:paraId="258EA1F2" w14:textId="5675B836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9.0 saturated</w:t>
      </w:r>
    </w:p>
    <w:p w14:paraId="6BE788C5" w14:textId="19958691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10.0 very saturated</w:t>
      </w:r>
    </w:p>
    <w:p w14:paraId="2C76CED3" w14:textId="05204C8F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64E945CC" w14:textId="48F950D1" w:rsidR="00D22F15" w:rsidRP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22F15">
        <w:rPr>
          <w:rFonts w:ascii="Times New Roman" w:hAnsi="Times New Roman" w:cs="Times New Roman"/>
          <w:b/>
          <w:sz w:val="20"/>
          <w:szCs w:val="20"/>
          <w:u w:val="single"/>
        </w:rPr>
        <w:t>Glacial geology (code)</w:t>
      </w:r>
    </w:p>
    <w:p w14:paraId="64279872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 till</w:t>
      </w:r>
    </w:p>
    <w:p w14:paraId="5E10387C" w14:textId="463E8F3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 outwash</w:t>
      </w:r>
    </w:p>
    <w:p w14:paraId="2F53DC8B" w14:textId="474B85F9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 bedrock</w:t>
      </w:r>
    </w:p>
    <w:p w14:paraId="3F407EC3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 none</w:t>
      </w:r>
    </w:p>
    <w:p w14:paraId="284BD682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007100A3" w14:textId="288097E6" w:rsidR="00D22F15" w:rsidRP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22F15">
        <w:rPr>
          <w:rFonts w:ascii="Times New Roman" w:hAnsi="Times New Roman" w:cs="Times New Roman"/>
          <w:b/>
          <w:sz w:val="20"/>
          <w:szCs w:val="20"/>
          <w:u w:val="single"/>
        </w:rPr>
        <w:t xml:space="preserve">Topography (code) </w:t>
      </w:r>
    </w:p>
    <w:p w14:paraId="0A3224AA" w14:textId="0898E168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 hill crest</w:t>
      </w:r>
    </w:p>
    <w:p w14:paraId="40B5511F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 side slope</w:t>
      </w:r>
    </w:p>
    <w:p w14:paraId="06F5DC8F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 footslope</w:t>
      </w:r>
    </w:p>
    <w:p w14:paraId="211AFDEB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 flat</w:t>
      </w:r>
    </w:p>
    <w:p w14:paraId="238BDB0B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 drainage</w:t>
      </w:r>
    </w:p>
    <w:p w14:paraId="475EF117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 depression</w:t>
      </w:r>
    </w:p>
    <w:p w14:paraId="2053CCC2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49E2FA4E" w14:textId="77777777" w:rsidR="00D22F15" w:rsidRP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D22F15">
        <w:rPr>
          <w:rFonts w:ascii="Times New Roman" w:hAnsi="Times New Roman" w:cs="Times New Roman"/>
          <w:b/>
          <w:sz w:val="20"/>
          <w:szCs w:val="20"/>
        </w:rPr>
        <w:t xml:space="preserve">Snow duration (code) </w:t>
      </w:r>
    </w:p>
    <w:p w14:paraId="23A95549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 snow free all year</w:t>
      </w:r>
    </w:p>
    <w:p w14:paraId="323987EB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 snow free most of winter</w:t>
      </w:r>
    </w:p>
    <w:p w14:paraId="64201743" w14:textId="4FA8DE42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 snow free prior to melt out</w:t>
      </w:r>
    </w:p>
    <w:p w14:paraId="3E295DD3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 snow free immediately after melt out</w:t>
      </w:r>
    </w:p>
    <w:p w14:paraId="5401447D" w14:textId="5107D58B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 snow bank persists 1-2 weeks after melt out</w:t>
      </w:r>
    </w:p>
    <w:p w14:paraId="4FAD4B46" w14:textId="77777777" w:rsidR="00D22F15" w:rsidRP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22F15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Disturbance (scalar)</w:t>
      </w:r>
    </w:p>
    <w:p w14:paraId="462D8A6E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 none</w:t>
      </w:r>
    </w:p>
    <w:p w14:paraId="5C247B2C" w14:textId="03C2225C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 some si</w:t>
      </w:r>
      <w:del w:id="1" w:author="Amy Breen" w:date="2014-11-11T18:53:00Z">
        <w:r w:rsidDel="00C45709">
          <w:rPr>
            <w:rFonts w:ascii="Times New Roman" w:hAnsi="Times New Roman" w:cs="Times New Roman"/>
            <w:sz w:val="20"/>
            <w:szCs w:val="20"/>
          </w:rPr>
          <w:delText>n</w:delText>
        </w:r>
      </w:del>
      <w:proofErr w:type="gramStart"/>
      <w:r w:rsidR="00593C8D">
        <w:rPr>
          <w:rFonts w:ascii="Times New Roman" w:hAnsi="Times New Roman" w:cs="Times New Roman"/>
          <w:sz w:val="20"/>
          <w:szCs w:val="20"/>
        </w:rPr>
        <w:t>gn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present</w:t>
      </w:r>
    </w:p>
    <w:p w14:paraId="7E961F52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 minor disturbance</w:t>
      </w:r>
    </w:p>
    <w:p w14:paraId="603C92E9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 moderate disturbance</w:t>
      </w:r>
    </w:p>
    <w:p w14:paraId="0EDCD3E2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 major disturbance</w:t>
      </w:r>
    </w:p>
    <w:p w14:paraId="48B93368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 very major disturbance</w:t>
      </w:r>
    </w:p>
    <w:p w14:paraId="03F6005D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0F78B2A0" w14:textId="77777777" w:rsidR="00D22F15" w:rsidRP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D22F15">
        <w:rPr>
          <w:rFonts w:ascii="Times New Roman" w:hAnsi="Times New Roman" w:cs="Times New Roman"/>
          <w:b/>
          <w:sz w:val="20"/>
          <w:szCs w:val="20"/>
        </w:rPr>
        <w:t>Stability</w:t>
      </w:r>
      <w:r>
        <w:rPr>
          <w:rFonts w:ascii="Times New Roman" w:hAnsi="Times New Roman" w:cs="Times New Roman"/>
          <w:b/>
          <w:sz w:val="20"/>
          <w:szCs w:val="20"/>
        </w:rPr>
        <w:t xml:space="preserve"> (code</w:t>
      </w:r>
      <w:r w:rsidRPr="00D22F15">
        <w:rPr>
          <w:rFonts w:ascii="Times New Roman" w:hAnsi="Times New Roman" w:cs="Times New Roman"/>
          <w:b/>
          <w:sz w:val="20"/>
          <w:szCs w:val="20"/>
        </w:rPr>
        <w:t xml:space="preserve">) </w:t>
      </w:r>
    </w:p>
    <w:p w14:paraId="24695880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 stable</w:t>
      </w:r>
    </w:p>
    <w:p w14:paraId="7874FF10" w14:textId="77777777" w:rsidR="00D22F15" w:rsidRDefault="00E86A80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 occasional di</w:t>
      </w:r>
      <w:r w:rsidR="00D22F15">
        <w:rPr>
          <w:rFonts w:ascii="Times New Roman" w:hAnsi="Times New Roman" w:cs="Times New Roman"/>
          <w:sz w:val="20"/>
          <w:szCs w:val="20"/>
        </w:rPr>
        <w:t>sturbance</w:t>
      </w:r>
    </w:p>
    <w:p w14:paraId="3B69FD7A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 prolonged slow disturbance</w:t>
      </w:r>
    </w:p>
    <w:p w14:paraId="6C2E041D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 annual disturbance</w:t>
      </w:r>
    </w:p>
    <w:p w14:paraId="3C60C1B9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 disturbed more than once annually</w:t>
      </w:r>
    </w:p>
    <w:p w14:paraId="66F4B357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54910857" w14:textId="77777777" w:rsidR="00D22F15" w:rsidRP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D22F15">
        <w:rPr>
          <w:rFonts w:ascii="Times New Roman" w:hAnsi="Times New Roman" w:cs="Times New Roman"/>
          <w:b/>
          <w:sz w:val="20"/>
          <w:szCs w:val="20"/>
        </w:rPr>
        <w:t xml:space="preserve">Exposure (scalar) </w:t>
      </w:r>
    </w:p>
    <w:p w14:paraId="5AF9D57C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1.0 protected from winds</w:t>
      </w:r>
    </w:p>
    <w:p w14:paraId="3D7FD4C2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2.0 moderate exposure</w:t>
      </w:r>
    </w:p>
    <w:p w14:paraId="6C11E0BA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3.0 exposed</w:t>
      </w:r>
    </w:p>
    <w:p w14:paraId="04E74000" w14:textId="77777777" w:rsidR="00D22F15" w:rsidRDefault="00D22F1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4.0 very exposed</w:t>
      </w:r>
    </w:p>
    <w:p w14:paraId="2667CE8B" w14:textId="77777777" w:rsidR="00063595" w:rsidRDefault="0006359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1CBEA8C5" w14:textId="77777777" w:rsidR="00063595" w:rsidRDefault="00063595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**Key to location abbreviations</w:t>
      </w:r>
    </w:p>
    <w:p w14:paraId="595D48AF" w14:textId="77777777" w:rsidR="00063595" w:rsidRDefault="00063595" w:rsidP="001F1E7F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hv = Happy Valley</w:t>
      </w:r>
    </w:p>
    <w:p w14:paraId="6ABA4779" w14:textId="77777777" w:rsidR="00063595" w:rsidRDefault="00063595" w:rsidP="001F1E7F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sa = Sagwon MAT</w:t>
      </w:r>
    </w:p>
    <w:p w14:paraId="0754EE5D" w14:textId="77777777" w:rsidR="00063595" w:rsidRDefault="00063595" w:rsidP="001F1E7F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sn = Sagwon MNT</w:t>
      </w:r>
    </w:p>
    <w:p w14:paraId="60490D7F" w14:textId="77777777" w:rsidR="00063595" w:rsidRDefault="00063595" w:rsidP="001F1E7F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fb = Franklin Bluffs</w:t>
      </w:r>
    </w:p>
    <w:p w14:paraId="6D97A550" w14:textId="77777777" w:rsidR="00063595" w:rsidRDefault="00063595" w:rsidP="001F1E7F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dh = Deadhorse</w:t>
      </w:r>
    </w:p>
    <w:p w14:paraId="6DADE8A5" w14:textId="77777777" w:rsidR="00063595" w:rsidRDefault="00063595" w:rsidP="001F1E7F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wd = West Dock</w:t>
      </w:r>
    </w:p>
    <w:p w14:paraId="43C2E213" w14:textId="77777777" w:rsidR="00063595" w:rsidRDefault="00063595" w:rsidP="001F1E7F">
      <w:pPr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hi = Howe Island</w:t>
      </w:r>
    </w:p>
    <w:p w14:paraId="7BD4B84F" w14:textId="7C60E6B7" w:rsidR="001F1E7F" w:rsidRDefault="001F1E7F" w:rsidP="001F1E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6CDCD0F9" w14:textId="77777777" w:rsidR="00063595" w:rsidRPr="00063595" w:rsidRDefault="00063595" w:rsidP="001F1E7F">
      <w:pPr>
        <w:pStyle w:val="Style"/>
        <w:ind w:left="173" w:hanging="144"/>
        <w:rPr>
          <w:b/>
          <w:sz w:val="20"/>
          <w:szCs w:val="20"/>
          <w:u w:val="single"/>
        </w:rPr>
      </w:pPr>
      <w:r w:rsidRPr="00063595">
        <w:rPr>
          <w:b/>
          <w:sz w:val="20"/>
          <w:szCs w:val="20"/>
          <w:u w:val="single"/>
        </w:rPr>
        <w:t>Landform (code)</w:t>
      </w:r>
    </w:p>
    <w:p w14:paraId="6E49D1AC" w14:textId="77777777" w:rsidR="00063595" w:rsidRPr="00063595" w:rsidRDefault="00063595" w:rsidP="001F1E7F">
      <w:pPr>
        <w:pStyle w:val="Style"/>
        <w:ind w:left="450" w:hanging="421"/>
        <w:rPr>
          <w:sz w:val="20"/>
          <w:szCs w:val="20"/>
        </w:rPr>
      </w:pPr>
      <w:r w:rsidRPr="00063595">
        <w:rPr>
          <w:sz w:val="20"/>
          <w:szCs w:val="20"/>
        </w:rPr>
        <w:t xml:space="preserve">1   Hills (including kames and moraines) </w:t>
      </w:r>
    </w:p>
    <w:p w14:paraId="20FD9F02" w14:textId="77777777" w:rsidR="00063595" w:rsidRPr="00063595" w:rsidRDefault="00063595" w:rsidP="001F1E7F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2   Talus slope</w:t>
      </w:r>
    </w:p>
    <w:p w14:paraId="3CC9DC61" w14:textId="5B5C47EA" w:rsidR="00063595" w:rsidRPr="00063595" w:rsidRDefault="00063595" w:rsidP="001F1E7F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 xml:space="preserve">3   Colluvial basin </w:t>
      </w:r>
    </w:p>
    <w:p w14:paraId="2718481C" w14:textId="77777777" w:rsidR="00063595" w:rsidRPr="00063595" w:rsidRDefault="00063595" w:rsidP="001F1E7F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4   Glaciofluvial and other fluvial terraces</w:t>
      </w:r>
    </w:p>
    <w:p w14:paraId="69932FF6" w14:textId="77777777" w:rsidR="00063595" w:rsidRPr="00063595" w:rsidRDefault="00063595" w:rsidP="001F1E7F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5   Marine terrace</w:t>
      </w:r>
    </w:p>
    <w:p w14:paraId="4EA3EFBF" w14:textId="7A95367E" w:rsidR="00063595" w:rsidRPr="00063595" w:rsidRDefault="00063595" w:rsidP="001F1E7F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 xml:space="preserve">6   Floodplains </w:t>
      </w:r>
    </w:p>
    <w:p w14:paraId="02314423" w14:textId="732C1829" w:rsidR="00063595" w:rsidRPr="00063595" w:rsidRDefault="00063595" w:rsidP="001F1E7F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 xml:space="preserve">7   Drained lakes and flat lake margins </w:t>
      </w:r>
    </w:p>
    <w:p w14:paraId="370FACB6" w14:textId="77777777" w:rsidR="00063595" w:rsidRPr="00063595" w:rsidRDefault="00063595" w:rsidP="001F1E7F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8   Abandoned point bars and soughs</w:t>
      </w:r>
    </w:p>
    <w:p w14:paraId="6F618C39" w14:textId="77777777" w:rsidR="00063595" w:rsidRPr="00063595" w:rsidRDefault="00063595" w:rsidP="001F1E7F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9   Estuary</w:t>
      </w:r>
    </w:p>
    <w:p w14:paraId="0C4D49D7" w14:textId="711F4DFC" w:rsidR="00063595" w:rsidRPr="00063595" w:rsidRDefault="00063595" w:rsidP="001F1E7F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10 Lake or pond</w:t>
      </w:r>
    </w:p>
    <w:p w14:paraId="0C167C93" w14:textId="74E310D7" w:rsidR="00063595" w:rsidRPr="00063595" w:rsidRDefault="00063595" w:rsidP="001F1E7F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11 Stream</w:t>
      </w:r>
    </w:p>
    <w:p w14:paraId="55B5C11C" w14:textId="02AC75F1" w:rsidR="00063595" w:rsidRPr="00063595" w:rsidRDefault="00063595" w:rsidP="001F1E7F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12 Sea bluff</w:t>
      </w:r>
    </w:p>
    <w:p w14:paraId="38BE215E" w14:textId="61BC2D52" w:rsidR="00063595" w:rsidRPr="00063595" w:rsidRDefault="00063595" w:rsidP="001F1E7F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13 Lake bluff</w:t>
      </w:r>
    </w:p>
    <w:p w14:paraId="7112F6F3" w14:textId="583866B4" w:rsidR="00063595" w:rsidRPr="00063595" w:rsidRDefault="00063595" w:rsidP="001F1E7F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14 Stream bluff</w:t>
      </w:r>
    </w:p>
    <w:p w14:paraId="7F98C661" w14:textId="743CBD7D" w:rsidR="00063595" w:rsidRPr="00063595" w:rsidRDefault="00063595" w:rsidP="001F1E7F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15 Sand dunes</w:t>
      </w:r>
    </w:p>
    <w:p w14:paraId="22FF6C0E" w14:textId="16A916C8" w:rsidR="00063595" w:rsidRPr="00063595" w:rsidRDefault="00063595" w:rsidP="001F1E7F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16 Beach</w:t>
      </w:r>
    </w:p>
    <w:p w14:paraId="3BE10F75" w14:textId="2F6DD3E4" w:rsidR="00063595" w:rsidRPr="00063595" w:rsidRDefault="00063595" w:rsidP="001F1E7F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17 Disturbed</w:t>
      </w:r>
    </w:p>
    <w:p w14:paraId="441AC216" w14:textId="6338FD23" w:rsidR="00063595" w:rsidRPr="00063595" w:rsidRDefault="00063595" w:rsidP="001F1E7F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18 Alluvial plain/abandoned</w:t>
      </w:r>
    </w:p>
    <w:p w14:paraId="5194A3E0" w14:textId="77777777" w:rsidR="00063595" w:rsidRPr="00063595" w:rsidRDefault="00063595" w:rsidP="001F1E7F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19 Island</w:t>
      </w:r>
    </w:p>
    <w:p w14:paraId="4E5FB911" w14:textId="20A2A577" w:rsidR="00063595" w:rsidRPr="00063595" w:rsidRDefault="00063595" w:rsidP="001F1E7F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20 Plain-residual surface</w:t>
      </w:r>
    </w:p>
    <w:p w14:paraId="494BA235" w14:textId="0CB79AE9" w:rsidR="00063595" w:rsidRDefault="00063595" w:rsidP="001F1E7F">
      <w:pPr>
        <w:pStyle w:val="Style"/>
        <w:ind w:left="173" w:hanging="144"/>
        <w:rPr>
          <w:sz w:val="20"/>
          <w:szCs w:val="20"/>
        </w:rPr>
      </w:pPr>
    </w:p>
    <w:p w14:paraId="7720DC25" w14:textId="2C80039A" w:rsidR="001F1E7F" w:rsidRDefault="001F1E7F" w:rsidP="00063595">
      <w:pPr>
        <w:pStyle w:val="Style"/>
        <w:ind w:left="173" w:hanging="144"/>
        <w:rPr>
          <w:b/>
          <w:bCs/>
          <w:sz w:val="20"/>
          <w:szCs w:val="20"/>
          <w:u w:val="single"/>
        </w:rPr>
      </w:pPr>
    </w:p>
    <w:p w14:paraId="6D730884" w14:textId="77777777" w:rsidR="001F1E7F" w:rsidRDefault="001F1E7F" w:rsidP="00063595">
      <w:pPr>
        <w:pStyle w:val="Style"/>
        <w:ind w:left="173" w:hanging="144"/>
        <w:rPr>
          <w:b/>
          <w:bCs/>
          <w:sz w:val="20"/>
          <w:szCs w:val="20"/>
          <w:u w:val="single"/>
        </w:rPr>
      </w:pPr>
    </w:p>
    <w:p w14:paraId="759AADB5" w14:textId="77777777" w:rsidR="00063595" w:rsidRPr="00063595" w:rsidRDefault="00063595" w:rsidP="00063595">
      <w:pPr>
        <w:pStyle w:val="Style"/>
        <w:ind w:left="173" w:hanging="144"/>
        <w:rPr>
          <w:b/>
          <w:bCs/>
          <w:sz w:val="20"/>
          <w:szCs w:val="20"/>
          <w:u w:val="single"/>
        </w:rPr>
      </w:pPr>
      <w:r w:rsidRPr="00063595">
        <w:rPr>
          <w:b/>
          <w:bCs/>
          <w:sz w:val="20"/>
          <w:szCs w:val="20"/>
          <w:u w:val="single"/>
        </w:rPr>
        <w:lastRenderedPageBreak/>
        <w:t xml:space="preserve">Surficial Geology-parent material (code) </w:t>
      </w:r>
    </w:p>
    <w:p w14:paraId="4A06EC85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  Glacial tills</w:t>
      </w:r>
    </w:p>
    <w:p w14:paraId="06AC7639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 xml:space="preserve">2  Glaciofluvial deposits </w:t>
      </w:r>
    </w:p>
    <w:p w14:paraId="21401C43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 xml:space="preserve">3  Active alluvial sands </w:t>
      </w:r>
    </w:p>
    <w:p w14:paraId="3388E89E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4  Active alluvial gravels</w:t>
      </w:r>
    </w:p>
    <w:p w14:paraId="2650CAAB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 xml:space="preserve">5  Stabilized alluvium (sands &amp; gravels) </w:t>
      </w:r>
    </w:p>
    <w:p w14:paraId="047BD0BA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6  Undifferentiated hill slope colluvium</w:t>
      </w:r>
    </w:p>
    <w:p w14:paraId="1D031171" w14:textId="77777777" w:rsidR="00063595" w:rsidRPr="00063595" w:rsidRDefault="00063595" w:rsidP="00063595">
      <w:pPr>
        <w:pStyle w:val="Style"/>
        <w:ind w:left="173" w:hanging="144"/>
        <w:jc w:val="both"/>
        <w:rPr>
          <w:sz w:val="20"/>
          <w:szCs w:val="20"/>
        </w:rPr>
      </w:pPr>
      <w:r w:rsidRPr="00063595">
        <w:rPr>
          <w:sz w:val="20"/>
          <w:szCs w:val="20"/>
        </w:rPr>
        <w:t>7  Basin colluvium and organic deposits</w:t>
      </w:r>
    </w:p>
    <w:p w14:paraId="19C0D36D" w14:textId="77777777" w:rsidR="00063595" w:rsidRPr="00063595" w:rsidRDefault="00063595" w:rsidP="00063595">
      <w:pPr>
        <w:pStyle w:val="Style"/>
        <w:ind w:left="173" w:hanging="144"/>
        <w:jc w:val="both"/>
        <w:rPr>
          <w:sz w:val="20"/>
          <w:szCs w:val="20"/>
        </w:rPr>
      </w:pPr>
      <w:r w:rsidRPr="00063595">
        <w:rPr>
          <w:sz w:val="20"/>
          <w:szCs w:val="20"/>
        </w:rPr>
        <w:t xml:space="preserve">8  Drained lake or lacustrine deposits </w:t>
      </w:r>
    </w:p>
    <w:p w14:paraId="157BB8FE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9  Lake or pond organic, sand, or silt</w:t>
      </w:r>
    </w:p>
    <w:p w14:paraId="4674AB2F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10 Undifferentiated sands</w:t>
      </w:r>
    </w:p>
    <w:p w14:paraId="04D80BC9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11 Undifferentiated clay</w:t>
      </w:r>
    </w:p>
    <w:p w14:paraId="6F48CC19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12 Road and gravel pads</w:t>
      </w:r>
    </w:p>
    <w:p w14:paraId="56CAD01E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13 Loess</w:t>
      </w:r>
    </w:p>
    <w:p w14:paraId="3D9F049C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14 Fine sand</w:t>
      </w:r>
    </w:p>
    <w:p w14:paraId="1880BC3A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15 Marine sands</w:t>
      </w:r>
    </w:p>
    <w:p w14:paraId="1DC1B199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16 Marine clay</w:t>
      </w:r>
    </w:p>
    <w:p w14:paraId="2AC6FAB9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</w:p>
    <w:p w14:paraId="2E8D5144" w14:textId="77777777" w:rsidR="00063595" w:rsidRPr="00063595" w:rsidRDefault="00063595" w:rsidP="00063595">
      <w:pPr>
        <w:pStyle w:val="Style"/>
        <w:ind w:left="173" w:hanging="144"/>
        <w:rPr>
          <w:b/>
          <w:bCs/>
          <w:sz w:val="20"/>
          <w:szCs w:val="20"/>
          <w:u w:val="single"/>
        </w:rPr>
      </w:pPr>
      <w:r w:rsidRPr="00063595">
        <w:rPr>
          <w:b/>
          <w:bCs/>
          <w:sz w:val="20"/>
          <w:szCs w:val="20"/>
          <w:u w:val="single"/>
        </w:rPr>
        <w:t xml:space="preserve">Surficial Geomorphology (code) </w:t>
      </w:r>
    </w:p>
    <w:p w14:paraId="7E73712B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  Frost scars</w:t>
      </w:r>
    </w:p>
    <w:p w14:paraId="2DC98C29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2  Wetland hummocks</w:t>
      </w:r>
    </w:p>
    <w:p w14:paraId="2812DF62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3  Turf hummocks</w:t>
      </w:r>
    </w:p>
    <w:p w14:paraId="771067F3" w14:textId="77777777" w:rsidR="00063595" w:rsidRDefault="00063595" w:rsidP="00063595">
      <w:pPr>
        <w:pStyle w:val="Style"/>
        <w:ind w:left="173" w:hanging="144"/>
        <w:rPr>
          <w:ins w:id="2" w:author="Amy Breen" w:date="2014-11-11T18:53:00Z"/>
          <w:sz w:val="20"/>
          <w:szCs w:val="20"/>
        </w:rPr>
      </w:pPr>
      <w:proofErr w:type="gramStart"/>
      <w:r w:rsidRPr="00063595">
        <w:rPr>
          <w:sz w:val="20"/>
          <w:szCs w:val="20"/>
        </w:rPr>
        <w:t>4  Gelifluction</w:t>
      </w:r>
      <w:proofErr w:type="gramEnd"/>
      <w:r w:rsidRPr="00063595">
        <w:rPr>
          <w:sz w:val="20"/>
          <w:szCs w:val="20"/>
        </w:rPr>
        <w:t xml:space="preserve"> features</w:t>
      </w:r>
    </w:p>
    <w:p w14:paraId="33A8B721" w14:textId="77777777" w:rsidR="00C45709" w:rsidRPr="00063595" w:rsidRDefault="00C45709" w:rsidP="00063595">
      <w:pPr>
        <w:pStyle w:val="Style"/>
        <w:ind w:left="173" w:hanging="144"/>
        <w:rPr>
          <w:sz w:val="20"/>
          <w:szCs w:val="20"/>
        </w:rPr>
      </w:pPr>
    </w:p>
    <w:p w14:paraId="4B70BBB4" w14:textId="77777777" w:rsidR="00063595" w:rsidRPr="00063595" w:rsidRDefault="00063595" w:rsidP="00063595">
      <w:pPr>
        <w:pStyle w:val="Style"/>
        <w:ind w:left="173" w:hanging="144"/>
        <w:rPr>
          <w:b/>
          <w:bCs/>
          <w:sz w:val="20"/>
          <w:szCs w:val="20"/>
          <w:u w:val="single"/>
        </w:rPr>
      </w:pPr>
      <w:r w:rsidRPr="00063595">
        <w:rPr>
          <w:b/>
          <w:bCs/>
          <w:sz w:val="20"/>
          <w:szCs w:val="20"/>
          <w:u w:val="single"/>
        </w:rPr>
        <w:t xml:space="preserve">Animal and Human Disturbance type (code) </w:t>
      </w:r>
    </w:p>
    <w:p w14:paraId="3EDDCDEB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1  Ptarmigan scat</w:t>
      </w:r>
    </w:p>
    <w:p w14:paraId="5E318EEE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2  Caribou tracks</w:t>
      </w:r>
    </w:p>
    <w:p w14:paraId="2E452325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3  Caribou scat</w:t>
      </w:r>
    </w:p>
    <w:p w14:paraId="2D61FE63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 xml:space="preserve">4  Goose tracks &amp; scat </w:t>
      </w:r>
    </w:p>
    <w:p w14:paraId="2368DB6E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5  Squirrel mounds</w:t>
      </w:r>
    </w:p>
    <w:p w14:paraId="08B6DF09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6  Vole tracks &amp; scat</w:t>
      </w:r>
    </w:p>
    <w:p w14:paraId="6A97081A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  <w:r w:rsidRPr="00063595">
        <w:rPr>
          <w:sz w:val="20"/>
          <w:szCs w:val="20"/>
        </w:rPr>
        <w:t>7  Vehicle tracks</w:t>
      </w:r>
    </w:p>
    <w:p w14:paraId="3F1EB140" w14:textId="77777777" w:rsidR="00063595" w:rsidRPr="00063595" w:rsidRDefault="00063595" w:rsidP="00063595">
      <w:pPr>
        <w:pStyle w:val="Style"/>
        <w:ind w:left="173" w:hanging="144"/>
        <w:rPr>
          <w:sz w:val="20"/>
          <w:szCs w:val="20"/>
        </w:rPr>
      </w:pPr>
    </w:p>
    <w:p w14:paraId="3A77FA49" w14:textId="49E84F3B" w:rsidR="00C45709" w:rsidRPr="00063595" w:rsidRDefault="00C45709" w:rsidP="00593C8D">
      <w:pPr>
        <w:pStyle w:val="Style"/>
        <w:ind w:left="173" w:hanging="144"/>
        <w:rPr>
          <w:b/>
          <w:bCs/>
          <w:sz w:val="20"/>
          <w:szCs w:val="20"/>
          <w:u w:val="single"/>
        </w:rPr>
      </w:pPr>
    </w:p>
    <w:p w14:paraId="0D72CDA7" w14:textId="77777777" w:rsidR="00063595" w:rsidRPr="00063595" w:rsidRDefault="00063595" w:rsidP="00063595">
      <w:pPr>
        <w:pStyle w:val="Style"/>
        <w:ind w:left="173" w:hanging="144"/>
        <w:rPr>
          <w:b/>
          <w:bCs/>
          <w:sz w:val="20"/>
          <w:szCs w:val="20"/>
          <w:u w:val="single"/>
        </w:rPr>
      </w:pPr>
    </w:p>
    <w:p w14:paraId="633B168B" w14:textId="77777777" w:rsidR="00063595" w:rsidRPr="00063595" w:rsidRDefault="00063595" w:rsidP="00D22F1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368F005D" w14:textId="77777777" w:rsidR="00D22F15" w:rsidRPr="00063595" w:rsidRDefault="00D22F15" w:rsidP="00D22F1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14:paraId="31434040" w14:textId="77777777" w:rsidR="00063595" w:rsidRPr="00063595" w:rsidRDefault="00063595" w:rsidP="00E86A80">
      <w:pPr>
        <w:ind w:left="720"/>
        <w:rPr>
          <w:rFonts w:ascii="Times New Roman" w:hAnsi="Times New Roman" w:cs="Times New Roman"/>
          <w:sz w:val="20"/>
          <w:szCs w:val="20"/>
        </w:rPr>
      </w:pPr>
    </w:p>
    <w:sectPr w:rsidR="00063595" w:rsidRPr="00063595" w:rsidSect="001F1E7F">
      <w:type w:val="continuous"/>
      <w:pgSz w:w="12240" w:h="15840"/>
      <w:pgMar w:top="1152" w:right="1440" w:bottom="1008" w:left="1800" w:header="720" w:footer="720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BA12FA" w14:textId="77777777" w:rsidR="001F1E7F" w:rsidRDefault="001F1E7F" w:rsidP="0039702D">
      <w:r>
        <w:separator/>
      </w:r>
    </w:p>
  </w:endnote>
  <w:endnote w:type="continuationSeparator" w:id="0">
    <w:p w14:paraId="683D57CB" w14:textId="77777777" w:rsidR="001F1E7F" w:rsidRDefault="001F1E7F" w:rsidP="00397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A2E629" w14:textId="0B9A4B6B" w:rsidR="001F1E7F" w:rsidRPr="00071FB5" w:rsidRDefault="001F1E7F">
    <w:pPr>
      <w:pStyle w:val="Footer"/>
      <w:rPr>
        <w:sz w:val="18"/>
        <w:szCs w:val="18"/>
      </w:rPr>
    </w:pPr>
    <w:r w:rsidRPr="00071FB5">
      <w:rPr>
        <w:rFonts w:ascii="Calibri" w:hAnsi="Calibri"/>
        <w:color w:val="000000"/>
        <w:sz w:val="18"/>
        <w:szCs w:val="18"/>
        <w:vertAlign w:val="superscript"/>
      </w:rPr>
      <w:t>1</w:t>
    </w:r>
    <w:r w:rsidRPr="00071FB5">
      <w:rPr>
        <w:rFonts w:ascii="Calibri" w:hAnsi="Calibri"/>
        <w:color w:val="000000"/>
        <w:sz w:val="18"/>
        <w:szCs w:val="18"/>
      </w:rPr>
      <w:t>Barreda, J. E., J. A. Knudson, D. A. Walker, M. K. Raynolds, A. N. Kade and C. A. Munger. 2006. Biocomplexity of Patterned Ground, Dalton Highway, 2001-2005. Data Report, Alaska Geobotany Center, University of Alaska Fairbanks, Fairbanks, Alaska USA.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8C72EF" w14:textId="77777777" w:rsidR="001F1E7F" w:rsidRDefault="001F1E7F" w:rsidP="0039702D">
      <w:r>
        <w:separator/>
      </w:r>
    </w:p>
  </w:footnote>
  <w:footnote w:type="continuationSeparator" w:id="0">
    <w:p w14:paraId="6427184D" w14:textId="77777777" w:rsidR="001F1E7F" w:rsidRDefault="001F1E7F" w:rsidP="0039702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D7D56" w14:textId="43E897B2" w:rsidR="001F1E7F" w:rsidRPr="00063595" w:rsidRDefault="001F1E7F" w:rsidP="00071FB5">
    <w:pPr>
      <w:pStyle w:val="Header"/>
      <w:jc w:val="center"/>
      <w:rPr>
        <w:rFonts w:ascii="Times New Roman" w:hAnsi="Times New Roman" w:cs="Times New Roman"/>
        <w:sz w:val="18"/>
        <w:szCs w:val="18"/>
      </w:rPr>
    </w:pPr>
    <w:r w:rsidRPr="00063595">
      <w:rPr>
        <w:rFonts w:ascii="Times New Roman" w:hAnsi="Times New Roman" w:cs="Times New Roman"/>
        <w:sz w:val="18"/>
        <w:szCs w:val="18"/>
      </w:rPr>
      <w:t>Legend for environmental site factors (continued)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revisionView w:comment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F15"/>
    <w:rsid w:val="00063595"/>
    <w:rsid w:val="00071FB5"/>
    <w:rsid w:val="00091D78"/>
    <w:rsid w:val="001F1E7F"/>
    <w:rsid w:val="0039702D"/>
    <w:rsid w:val="00404256"/>
    <w:rsid w:val="00496452"/>
    <w:rsid w:val="004B34F5"/>
    <w:rsid w:val="004E34CA"/>
    <w:rsid w:val="00593C8D"/>
    <w:rsid w:val="00A65530"/>
    <w:rsid w:val="00C45709"/>
    <w:rsid w:val="00D12DC9"/>
    <w:rsid w:val="00D22F15"/>
    <w:rsid w:val="00E8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9E13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70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702D"/>
  </w:style>
  <w:style w:type="paragraph" w:styleId="Footer">
    <w:name w:val="footer"/>
    <w:basedOn w:val="Normal"/>
    <w:link w:val="FooterChar"/>
    <w:uiPriority w:val="99"/>
    <w:unhideWhenUsed/>
    <w:rsid w:val="003970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702D"/>
  </w:style>
  <w:style w:type="paragraph" w:customStyle="1" w:styleId="Style">
    <w:name w:val="Style"/>
    <w:rsid w:val="0006359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7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70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70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702D"/>
  </w:style>
  <w:style w:type="paragraph" w:styleId="Footer">
    <w:name w:val="footer"/>
    <w:basedOn w:val="Normal"/>
    <w:link w:val="FooterChar"/>
    <w:uiPriority w:val="99"/>
    <w:unhideWhenUsed/>
    <w:rsid w:val="003970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702D"/>
  </w:style>
  <w:style w:type="paragraph" w:customStyle="1" w:styleId="Style">
    <w:name w:val="Style"/>
    <w:rsid w:val="0006359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57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70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D1FCAE-E317-3B43-9597-5CFC8CED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402</Words>
  <Characters>2294</Characters>
  <Application>Microsoft Macintosh Word</Application>
  <DocSecurity>0</DocSecurity>
  <Lines>19</Lines>
  <Paragraphs>5</Paragraphs>
  <ScaleCrop>false</ScaleCrop>
  <Company>University of Alaska Fairbanks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Druckenmiller</dc:creator>
  <cp:keywords/>
  <dc:description/>
  <cp:lastModifiedBy>Lisa Druckenmiller</cp:lastModifiedBy>
  <cp:revision>9</cp:revision>
  <dcterms:created xsi:type="dcterms:W3CDTF">2014-10-30T19:36:00Z</dcterms:created>
  <dcterms:modified xsi:type="dcterms:W3CDTF">2014-11-12T21:29:00Z</dcterms:modified>
</cp:coreProperties>
</file>